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FA03A" w14:textId="68346211" w:rsidR="0010165D" w:rsidRPr="00660405" w:rsidRDefault="0010165D" w:rsidP="00DD12B4">
      <w:pPr>
        <w:spacing w:after="0" w:line="240" w:lineRule="auto"/>
        <w:jc w:val="center"/>
        <w:rPr>
          <w:ins w:id="0" w:author="Joshua Olund" w:date="2024-09-11T12:59:00Z"/>
          <w:b/>
          <w:bCs/>
          <w:szCs w:val="24"/>
        </w:rPr>
      </w:pPr>
      <w:ins w:id="1" w:author="Joshua Olund" w:date="2024-09-11T12:59:00Z">
        <w:r w:rsidRPr="00E42DF0">
          <w:rPr>
            <w:b/>
            <w:bCs/>
            <w:szCs w:val="24"/>
          </w:rPr>
          <w:t>FORM E</w:t>
        </w:r>
      </w:ins>
      <w:ins w:id="2" w:author="Joshua Olund" w:date="2024-09-11T13:02:00Z">
        <w:r w:rsidR="0093085C">
          <w:rPr>
            <w:b/>
            <w:bCs/>
            <w:szCs w:val="24"/>
          </w:rPr>
          <w:t>2</w:t>
        </w:r>
      </w:ins>
      <w:ins w:id="3" w:author="Joshua Olund" w:date="2024-09-11T12:59:00Z">
        <w:r w:rsidRPr="00E42DF0">
          <w:rPr>
            <w:b/>
            <w:bCs/>
            <w:szCs w:val="24"/>
          </w:rPr>
          <w:t xml:space="preserve"> - OPEN ENDED PERFORMANCE PLAN – DESIGN/BUILD PROJECT</w:t>
        </w:r>
      </w:ins>
    </w:p>
    <w:p w14:paraId="6F789DFA" w14:textId="75D09EA6" w:rsidR="000F17B7" w:rsidRPr="0010165D" w:rsidDel="0010165D" w:rsidRDefault="0010165D" w:rsidP="00DD12B4">
      <w:pPr>
        <w:spacing w:after="0" w:line="240" w:lineRule="auto"/>
        <w:jc w:val="center"/>
        <w:rPr>
          <w:del w:id="4" w:author="Joshua Olund" w:date="2024-09-11T12:59:00Z"/>
          <w:b/>
          <w:bCs/>
          <w:szCs w:val="24"/>
          <w:rPrChange w:id="5" w:author="Joshua Olund" w:date="2024-09-11T12:59:00Z">
            <w:rPr>
              <w:del w:id="6" w:author="Joshua Olund" w:date="2024-09-11T12:59:00Z"/>
              <w:b/>
              <w:bCs/>
              <w:sz w:val="32"/>
              <w:szCs w:val="32"/>
            </w:rPr>
          </w:rPrChange>
        </w:rPr>
        <w:pPrChange w:id="7" w:author="Joshua Olund" w:date="2024-09-11T13:01:00Z">
          <w:pPr>
            <w:jc w:val="center"/>
          </w:pPr>
        </w:pPrChange>
      </w:pPr>
      <w:del w:id="8" w:author="Joshua Olund" w:date="2024-09-11T12:59:00Z">
        <w:r w:rsidRPr="0010165D" w:rsidDel="0010165D">
          <w:rPr>
            <w:b/>
            <w:bCs/>
            <w:szCs w:val="24"/>
          </w:rPr>
          <w:delText>OPEN ENDED PERFORMANCE PLAN – DESIGN/BUILD PROJECT</w:delText>
        </w:r>
      </w:del>
    </w:p>
    <w:p w14:paraId="1A0EF3D6" w14:textId="26361E2F" w:rsidR="000F17B7" w:rsidRPr="0010165D" w:rsidRDefault="0010165D" w:rsidP="00DD12B4">
      <w:pPr>
        <w:spacing w:after="120" w:line="240" w:lineRule="auto"/>
        <w:jc w:val="center"/>
        <w:rPr>
          <w:b/>
          <w:bCs/>
          <w:szCs w:val="24"/>
          <w:rPrChange w:id="9" w:author="Joshua Olund" w:date="2024-09-11T12:59:00Z">
            <w:rPr>
              <w:b/>
              <w:bCs/>
              <w:sz w:val="32"/>
              <w:szCs w:val="32"/>
            </w:rPr>
          </w:rPrChange>
        </w:rPr>
        <w:pPrChange w:id="10" w:author="Joshua Olund" w:date="2024-09-11T13:01:00Z">
          <w:pPr>
            <w:jc w:val="center"/>
          </w:pPr>
        </w:pPrChange>
      </w:pPr>
      <w:r w:rsidRPr="0010165D">
        <w:rPr>
          <w:b/>
          <w:bCs/>
          <w:szCs w:val="24"/>
        </w:rPr>
        <w:t>PROPOSED DBE PARTICIPATION SCHEDULE</w:t>
      </w:r>
    </w:p>
    <w:p w14:paraId="54F72CAB" w14:textId="77777777" w:rsidR="004802E4" w:rsidRDefault="004802E4" w:rsidP="00DD12B4">
      <w:pPr>
        <w:tabs>
          <w:tab w:val="left" w:pos="4320"/>
        </w:tabs>
        <w:spacing w:after="0" w:line="240" w:lineRule="auto"/>
        <w:jc w:val="center"/>
        <w:rPr>
          <w:ins w:id="11" w:author="Joshua Olund" w:date="2024-09-11T13:00:00Z"/>
          <w:b/>
        </w:rPr>
        <w:pPrChange w:id="12" w:author="Joshua Olund" w:date="2024-09-11T13:01:00Z">
          <w:pPr>
            <w:tabs>
              <w:tab w:val="left" w:pos="4320"/>
            </w:tabs>
            <w:spacing w:after="0" w:line="320" w:lineRule="exact"/>
            <w:jc w:val="center"/>
          </w:pPr>
        </w:pPrChange>
      </w:pPr>
      <w:ins w:id="13" w:author="Joshua Olund" w:date="2024-09-11T13:00:00Z">
        <w:r>
          <w:rPr>
            <w:b/>
          </w:rPr>
          <w:t>Bangor Bridge Replacements</w:t>
        </w:r>
      </w:ins>
    </w:p>
    <w:p w14:paraId="29798E9D" w14:textId="77777777" w:rsidR="004802E4" w:rsidRPr="00B13348" w:rsidRDefault="004802E4" w:rsidP="00DD12B4">
      <w:pPr>
        <w:tabs>
          <w:tab w:val="left" w:pos="4320"/>
        </w:tabs>
        <w:spacing w:line="240" w:lineRule="auto"/>
        <w:jc w:val="center"/>
        <w:rPr>
          <w:ins w:id="14" w:author="Joshua Olund" w:date="2024-09-11T13:00:00Z"/>
          <w:b/>
        </w:rPr>
        <w:pPrChange w:id="15" w:author="Joshua Olund" w:date="2024-09-11T13:01:00Z">
          <w:pPr>
            <w:tabs>
              <w:tab w:val="left" w:pos="4320"/>
            </w:tabs>
            <w:spacing w:line="320" w:lineRule="exact"/>
            <w:jc w:val="center"/>
          </w:pPr>
        </w:pPrChange>
      </w:pPr>
      <w:ins w:id="16" w:author="Joshua Olund" w:date="2024-09-11T13:00:00Z">
        <w:r w:rsidRPr="00B13348">
          <w:rPr>
            <w:b/>
          </w:rPr>
          <w:t xml:space="preserve">Project Nos. </w:t>
        </w:r>
        <w:r>
          <w:rPr>
            <w:b/>
          </w:rPr>
          <w:t>26095.00, 27176.00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3"/>
        <w:gridCol w:w="2295"/>
        <w:gridCol w:w="2662"/>
        <w:gridCol w:w="2140"/>
      </w:tblGrid>
      <w:tr w:rsidR="000F17B7" w14:paraId="5F6A9277" w14:textId="77777777" w:rsidTr="000F17B7">
        <w:trPr>
          <w:trHeight w:val="368"/>
        </w:trPr>
        <w:tc>
          <w:tcPr>
            <w:tcW w:w="2669" w:type="dxa"/>
          </w:tcPr>
          <w:p w14:paraId="723EF890" w14:textId="3E9FE917" w:rsidR="000F17B7" w:rsidRPr="000F17B7" w:rsidRDefault="000F17B7" w:rsidP="000F17B7">
            <w:pPr>
              <w:jc w:val="center"/>
              <w:rPr>
                <w:b/>
                <w:bCs/>
              </w:rPr>
            </w:pPr>
            <w:r w:rsidRPr="000F17B7">
              <w:rPr>
                <w:b/>
                <w:bCs/>
              </w:rPr>
              <w:t>DBE Firm Name</w:t>
            </w:r>
          </w:p>
        </w:tc>
        <w:tc>
          <w:tcPr>
            <w:tcW w:w="2669" w:type="dxa"/>
          </w:tcPr>
          <w:p w14:paraId="74D29A3B" w14:textId="5C732814" w:rsidR="000F17B7" w:rsidRPr="000F17B7" w:rsidRDefault="000F17B7" w:rsidP="000F17B7">
            <w:pPr>
              <w:jc w:val="center"/>
              <w:rPr>
                <w:b/>
                <w:bCs/>
              </w:rPr>
            </w:pPr>
            <w:r w:rsidRPr="000F17B7">
              <w:rPr>
                <w:b/>
                <w:bCs/>
              </w:rPr>
              <w:t>NAICS Code(s)</w:t>
            </w:r>
          </w:p>
        </w:tc>
        <w:tc>
          <w:tcPr>
            <w:tcW w:w="3027" w:type="dxa"/>
          </w:tcPr>
          <w:p w14:paraId="4E73B541" w14:textId="30B3A21D" w:rsidR="000F17B7" w:rsidRPr="000F17B7" w:rsidRDefault="000F17B7" w:rsidP="000F17B7">
            <w:pPr>
              <w:jc w:val="center"/>
              <w:rPr>
                <w:b/>
                <w:bCs/>
              </w:rPr>
            </w:pPr>
            <w:r w:rsidRPr="000F17B7">
              <w:rPr>
                <w:b/>
                <w:bCs/>
              </w:rPr>
              <w:t>Description of Work</w:t>
            </w:r>
          </w:p>
        </w:tc>
        <w:tc>
          <w:tcPr>
            <w:tcW w:w="2421" w:type="dxa"/>
          </w:tcPr>
          <w:p w14:paraId="47FD6723" w14:textId="3DBB9386" w:rsidR="000F17B7" w:rsidRPr="000F17B7" w:rsidRDefault="000F17B7" w:rsidP="000F17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Proposed Amount</w:t>
            </w:r>
            <w:r w:rsidRPr="000F17B7">
              <w:rPr>
                <w:b/>
                <w:bCs/>
              </w:rPr>
              <w:t xml:space="preserve"> ($)</w:t>
            </w:r>
          </w:p>
        </w:tc>
      </w:tr>
      <w:tr w:rsidR="000F17B7" w14:paraId="2B9609D9" w14:textId="77777777" w:rsidTr="000F17B7">
        <w:trPr>
          <w:trHeight w:val="368"/>
        </w:trPr>
        <w:tc>
          <w:tcPr>
            <w:tcW w:w="2669" w:type="dxa"/>
          </w:tcPr>
          <w:p w14:paraId="6621A995" w14:textId="77777777" w:rsidR="000F17B7" w:rsidRDefault="000F17B7"/>
          <w:p w14:paraId="5753D695" w14:textId="77777777" w:rsidR="001C77E6" w:rsidRDefault="001C77E6"/>
          <w:p w14:paraId="25ED3363" w14:textId="77777777" w:rsidR="000F17B7" w:rsidRDefault="000F17B7"/>
          <w:p w14:paraId="1681B686" w14:textId="77777777" w:rsidR="001C77E6" w:rsidRDefault="001C77E6"/>
        </w:tc>
        <w:tc>
          <w:tcPr>
            <w:tcW w:w="2669" w:type="dxa"/>
          </w:tcPr>
          <w:p w14:paraId="0943FD9D" w14:textId="77777777" w:rsidR="000F17B7" w:rsidRDefault="000F17B7"/>
        </w:tc>
        <w:tc>
          <w:tcPr>
            <w:tcW w:w="3027" w:type="dxa"/>
          </w:tcPr>
          <w:p w14:paraId="106515BA" w14:textId="77777777" w:rsidR="000F17B7" w:rsidRDefault="000F17B7"/>
        </w:tc>
        <w:tc>
          <w:tcPr>
            <w:tcW w:w="2421" w:type="dxa"/>
          </w:tcPr>
          <w:p w14:paraId="10FF4210" w14:textId="77777777" w:rsidR="000F17B7" w:rsidRDefault="000F17B7"/>
        </w:tc>
      </w:tr>
      <w:tr w:rsidR="000F17B7" w14:paraId="316D3A4D" w14:textId="77777777" w:rsidTr="000F17B7">
        <w:trPr>
          <w:trHeight w:val="352"/>
        </w:trPr>
        <w:tc>
          <w:tcPr>
            <w:tcW w:w="2669" w:type="dxa"/>
          </w:tcPr>
          <w:p w14:paraId="52C86F85" w14:textId="77777777" w:rsidR="000F17B7" w:rsidRDefault="000F17B7"/>
          <w:p w14:paraId="00638DAE" w14:textId="77777777" w:rsidR="001C77E6" w:rsidRDefault="001C77E6"/>
          <w:p w14:paraId="392EBCC2" w14:textId="77777777" w:rsidR="001C77E6" w:rsidRDefault="001C77E6"/>
          <w:p w14:paraId="36049FDA" w14:textId="77777777" w:rsidR="000F17B7" w:rsidRDefault="000F17B7"/>
        </w:tc>
        <w:tc>
          <w:tcPr>
            <w:tcW w:w="2669" w:type="dxa"/>
          </w:tcPr>
          <w:p w14:paraId="6A7535C0" w14:textId="77777777" w:rsidR="000F17B7" w:rsidRDefault="000F17B7"/>
        </w:tc>
        <w:tc>
          <w:tcPr>
            <w:tcW w:w="3027" w:type="dxa"/>
          </w:tcPr>
          <w:p w14:paraId="2D9BF280" w14:textId="77777777" w:rsidR="000F17B7" w:rsidRDefault="000F17B7"/>
        </w:tc>
        <w:tc>
          <w:tcPr>
            <w:tcW w:w="2421" w:type="dxa"/>
          </w:tcPr>
          <w:p w14:paraId="52B2D39E" w14:textId="77777777" w:rsidR="000F17B7" w:rsidRDefault="000F17B7"/>
        </w:tc>
      </w:tr>
      <w:tr w:rsidR="000F17B7" w14:paraId="402AA36A" w14:textId="77777777" w:rsidTr="000F17B7">
        <w:trPr>
          <w:trHeight w:val="368"/>
        </w:trPr>
        <w:tc>
          <w:tcPr>
            <w:tcW w:w="2669" w:type="dxa"/>
          </w:tcPr>
          <w:p w14:paraId="20EEBD52" w14:textId="77777777" w:rsidR="000F17B7" w:rsidRDefault="000F17B7"/>
          <w:p w14:paraId="5D995A7D" w14:textId="77777777" w:rsidR="001C77E6" w:rsidRDefault="001C77E6"/>
          <w:p w14:paraId="02C61A10" w14:textId="77777777" w:rsidR="001C77E6" w:rsidRDefault="001C77E6"/>
          <w:p w14:paraId="46627703" w14:textId="77777777" w:rsidR="000F17B7" w:rsidRDefault="000F17B7"/>
        </w:tc>
        <w:tc>
          <w:tcPr>
            <w:tcW w:w="2669" w:type="dxa"/>
          </w:tcPr>
          <w:p w14:paraId="4A7C7C2A" w14:textId="77777777" w:rsidR="000F17B7" w:rsidRDefault="000F17B7"/>
        </w:tc>
        <w:tc>
          <w:tcPr>
            <w:tcW w:w="3027" w:type="dxa"/>
          </w:tcPr>
          <w:p w14:paraId="24B43B70" w14:textId="77777777" w:rsidR="000F17B7" w:rsidRDefault="000F17B7"/>
        </w:tc>
        <w:tc>
          <w:tcPr>
            <w:tcW w:w="2421" w:type="dxa"/>
          </w:tcPr>
          <w:p w14:paraId="31590BE8" w14:textId="77777777" w:rsidR="000F17B7" w:rsidRDefault="000F17B7"/>
        </w:tc>
      </w:tr>
      <w:tr w:rsidR="000F17B7" w14:paraId="7BD222EB" w14:textId="77777777" w:rsidTr="000F17B7">
        <w:trPr>
          <w:trHeight w:val="368"/>
        </w:trPr>
        <w:tc>
          <w:tcPr>
            <w:tcW w:w="2669" w:type="dxa"/>
          </w:tcPr>
          <w:p w14:paraId="4D8E1881" w14:textId="77777777" w:rsidR="000F17B7" w:rsidRDefault="000F17B7"/>
          <w:p w14:paraId="7F2C4867" w14:textId="77777777" w:rsidR="001C77E6" w:rsidRDefault="001C77E6"/>
          <w:p w14:paraId="6F244CFA" w14:textId="77777777" w:rsidR="001C77E6" w:rsidRDefault="001C77E6"/>
          <w:p w14:paraId="3ECBF512" w14:textId="77777777" w:rsidR="000F17B7" w:rsidRDefault="000F17B7"/>
        </w:tc>
        <w:tc>
          <w:tcPr>
            <w:tcW w:w="2669" w:type="dxa"/>
          </w:tcPr>
          <w:p w14:paraId="31858C08" w14:textId="77777777" w:rsidR="000F17B7" w:rsidRDefault="000F17B7"/>
        </w:tc>
        <w:tc>
          <w:tcPr>
            <w:tcW w:w="3027" w:type="dxa"/>
          </w:tcPr>
          <w:p w14:paraId="6B59D63C" w14:textId="77777777" w:rsidR="000F17B7" w:rsidRDefault="000F17B7"/>
        </w:tc>
        <w:tc>
          <w:tcPr>
            <w:tcW w:w="2421" w:type="dxa"/>
          </w:tcPr>
          <w:p w14:paraId="707CB900" w14:textId="77777777" w:rsidR="000F17B7" w:rsidRDefault="000F17B7"/>
        </w:tc>
      </w:tr>
      <w:tr w:rsidR="000F17B7" w14:paraId="43D6C88C" w14:textId="77777777" w:rsidTr="000F17B7">
        <w:trPr>
          <w:trHeight w:val="368"/>
        </w:trPr>
        <w:tc>
          <w:tcPr>
            <w:tcW w:w="2669" w:type="dxa"/>
          </w:tcPr>
          <w:p w14:paraId="744E0986" w14:textId="77777777" w:rsidR="000F17B7" w:rsidRDefault="000F17B7"/>
          <w:p w14:paraId="3983EEB9" w14:textId="77777777" w:rsidR="001C77E6" w:rsidRDefault="001C77E6"/>
          <w:p w14:paraId="1FDB83AE" w14:textId="77777777" w:rsidR="001C77E6" w:rsidRDefault="001C77E6"/>
          <w:p w14:paraId="47927D31" w14:textId="77777777" w:rsidR="000F17B7" w:rsidRDefault="000F17B7"/>
        </w:tc>
        <w:tc>
          <w:tcPr>
            <w:tcW w:w="2669" w:type="dxa"/>
          </w:tcPr>
          <w:p w14:paraId="59D9A953" w14:textId="77777777" w:rsidR="000F17B7" w:rsidRDefault="000F17B7"/>
        </w:tc>
        <w:tc>
          <w:tcPr>
            <w:tcW w:w="3027" w:type="dxa"/>
          </w:tcPr>
          <w:p w14:paraId="0E41BDE8" w14:textId="77777777" w:rsidR="000F17B7" w:rsidRDefault="000F17B7"/>
        </w:tc>
        <w:tc>
          <w:tcPr>
            <w:tcW w:w="2421" w:type="dxa"/>
          </w:tcPr>
          <w:p w14:paraId="0B1F1E37" w14:textId="77777777" w:rsidR="000F17B7" w:rsidRDefault="000F17B7"/>
        </w:tc>
      </w:tr>
      <w:tr w:rsidR="000F17B7" w14:paraId="508355F1" w14:textId="77777777" w:rsidTr="000F17B7">
        <w:trPr>
          <w:trHeight w:val="368"/>
        </w:trPr>
        <w:tc>
          <w:tcPr>
            <w:tcW w:w="2669" w:type="dxa"/>
          </w:tcPr>
          <w:p w14:paraId="0296B621" w14:textId="77777777" w:rsidR="000F17B7" w:rsidRDefault="000F17B7"/>
          <w:p w14:paraId="4F221EA5" w14:textId="77777777" w:rsidR="000F17B7" w:rsidRDefault="000F17B7"/>
          <w:p w14:paraId="40C9315C" w14:textId="77777777" w:rsidR="001C77E6" w:rsidRDefault="001C77E6"/>
          <w:p w14:paraId="21D86EEA" w14:textId="77777777" w:rsidR="001C77E6" w:rsidRDefault="001C77E6"/>
        </w:tc>
        <w:tc>
          <w:tcPr>
            <w:tcW w:w="2669" w:type="dxa"/>
          </w:tcPr>
          <w:p w14:paraId="0723C880" w14:textId="77777777" w:rsidR="000F17B7" w:rsidRDefault="000F17B7"/>
        </w:tc>
        <w:tc>
          <w:tcPr>
            <w:tcW w:w="3027" w:type="dxa"/>
          </w:tcPr>
          <w:p w14:paraId="02CF808A" w14:textId="77777777" w:rsidR="000F17B7" w:rsidRDefault="000F17B7"/>
        </w:tc>
        <w:tc>
          <w:tcPr>
            <w:tcW w:w="2421" w:type="dxa"/>
          </w:tcPr>
          <w:p w14:paraId="6D82DDC9" w14:textId="77777777" w:rsidR="000F17B7" w:rsidRDefault="000F17B7"/>
        </w:tc>
      </w:tr>
      <w:tr w:rsidR="000F17B7" w14:paraId="28B5CEE3" w14:textId="77777777" w:rsidTr="000F17B7">
        <w:trPr>
          <w:trHeight w:val="352"/>
        </w:trPr>
        <w:tc>
          <w:tcPr>
            <w:tcW w:w="2669" w:type="dxa"/>
          </w:tcPr>
          <w:p w14:paraId="23A795B4" w14:textId="77777777" w:rsidR="000F17B7" w:rsidRDefault="000F17B7" w:rsidP="000F17B7"/>
          <w:p w14:paraId="60597225" w14:textId="77777777" w:rsidR="001C77E6" w:rsidRDefault="001C77E6" w:rsidP="000F17B7"/>
          <w:p w14:paraId="6C0E78EC" w14:textId="77777777" w:rsidR="001C77E6" w:rsidRDefault="001C77E6" w:rsidP="000F17B7"/>
          <w:p w14:paraId="5984DAF0" w14:textId="77777777" w:rsidR="000F17B7" w:rsidRDefault="000F17B7" w:rsidP="000F17B7"/>
        </w:tc>
        <w:tc>
          <w:tcPr>
            <w:tcW w:w="2669" w:type="dxa"/>
          </w:tcPr>
          <w:p w14:paraId="58D0019A" w14:textId="77777777" w:rsidR="000F17B7" w:rsidRDefault="000F17B7" w:rsidP="000F17B7"/>
        </w:tc>
        <w:tc>
          <w:tcPr>
            <w:tcW w:w="3027" w:type="dxa"/>
          </w:tcPr>
          <w:p w14:paraId="3EDA57AC" w14:textId="77777777" w:rsidR="000F17B7" w:rsidRDefault="000F17B7" w:rsidP="000F17B7"/>
        </w:tc>
        <w:tc>
          <w:tcPr>
            <w:tcW w:w="2421" w:type="dxa"/>
          </w:tcPr>
          <w:p w14:paraId="59623C72" w14:textId="77777777" w:rsidR="000F17B7" w:rsidRDefault="000F17B7" w:rsidP="000F17B7"/>
        </w:tc>
      </w:tr>
      <w:tr w:rsidR="000F17B7" w14:paraId="2579526F" w14:textId="77777777" w:rsidTr="000F17B7">
        <w:trPr>
          <w:trHeight w:val="352"/>
        </w:trPr>
        <w:tc>
          <w:tcPr>
            <w:tcW w:w="2669" w:type="dxa"/>
          </w:tcPr>
          <w:p w14:paraId="40BFB7C9" w14:textId="77777777" w:rsidR="000F17B7" w:rsidRDefault="000F17B7" w:rsidP="000F17B7"/>
          <w:p w14:paraId="37E3A598" w14:textId="77777777" w:rsidR="001C77E6" w:rsidRDefault="001C77E6" w:rsidP="000F17B7"/>
          <w:p w14:paraId="4B40F6FB" w14:textId="77777777" w:rsidR="001C77E6" w:rsidRDefault="001C77E6" w:rsidP="000F17B7"/>
          <w:p w14:paraId="7FD51CEB" w14:textId="77777777" w:rsidR="000F17B7" w:rsidRDefault="000F17B7" w:rsidP="000F17B7"/>
        </w:tc>
        <w:tc>
          <w:tcPr>
            <w:tcW w:w="2669" w:type="dxa"/>
          </w:tcPr>
          <w:p w14:paraId="2DC36273" w14:textId="77777777" w:rsidR="000F17B7" w:rsidRDefault="000F17B7" w:rsidP="000F17B7"/>
        </w:tc>
        <w:tc>
          <w:tcPr>
            <w:tcW w:w="3027" w:type="dxa"/>
          </w:tcPr>
          <w:p w14:paraId="3BA4B204" w14:textId="77777777" w:rsidR="000F17B7" w:rsidRDefault="000F17B7" w:rsidP="000F17B7"/>
        </w:tc>
        <w:tc>
          <w:tcPr>
            <w:tcW w:w="2421" w:type="dxa"/>
          </w:tcPr>
          <w:p w14:paraId="384E0DEF" w14:textId="77777777" w:rsidR="000F17B7" w:rsidRDefault="000F17B7" w:rsidP="000F17B7"/>
        </w:tc>
      </w:tr>
      <w:tr w:rsidR="000F17B7" w14:paraId="48B1BF27" w14:textId="77777777" w:rsidTr="000F17B7">
        <w:trPr>
          <w:trHeight w:val="352"/>
        </w:trPr>
        <w:tc>
          <w:tcPr>
            <w:tcW w:w="2669" w:type="dxa"/>
          </w:tcPr>
          <w:p w14:paraId="40FFB5D7" w14:textId="77777777" w:rsidR="000F17B7" w:rsidRDefault="000F17B7" w:rsidP="000F17B7"/>
          <w:p w14:paraId="11C8808B" w14:textId="77777777" w:rsidR="001C77E6" w:rsidRDefault="001C77E6" w:rsidP="000F17B7"/>
          <w:p w14:paraId="6C25FAD6" w14:textId="77777777" w:rsidR="001C77E6" w:rsidRDefault="001C77E6" w:rsidP="000F17B7"/>
          <w:p w14:paraId="0F9FB4A7" w14:textId="77777777" w:rsidR="000F17B7" w:rsidRDefault="000F17B7" w:rsidP="000F17B7"/>
        </w:tc>
        <w:tc>
          <w:tcPr>
            <w:tcW w:w="2669" w:type="dxa"/>
          </w:tcPr>
          <w:p w14:paraId="7CE2141A" w14:textId="77777777" w:rsidR="000F17B7" w:rsidRDefault="000F17B7" w:rsidP="000F17B7"/>
        </w:tc>
        <w:tc>
          <w:tcPr>
            <w:tcW w:w="3027" w:type="dxa"/>
          </w:tcPr>
          <w:p w14:paraId="082A1472" w14:textId="77777777" w:rsidR="000F17B7" w:rsidRDefault="000F17B7" w:rsidP="000F17B7"/>
        </w:tc>
        <w:tc>
          <w:tcPr>
            <w:tcW w:w="2421" w:type="dxa"/>
          </w:tcPr>
          <w:p w14:paraId="515F1B93" w14:textId="77777777" w:rsidR="000F17B7" w:rsidRDefault="000F17B7" w:rsidP="000F17B7"/>
        </w:tc>
      </w:tr>
    </w:tbl>
    <w:p w14:paraId="07F3FC49" w14:textId="78C90912" w:rsidR="009B2520" w:rsidRPr="00312D73" w:rsidRDefault="00312D73" w:rsidP="00312D73">
      <w:pPr>
        <w:rPr>
          <w:i/>
          <w:iCs/>
        </w:rPr>
      </w:pPr>
      <w:r>
        <w:t xml:space="preserve">* </w:t>
      </w:r>
      <w:r>
        <w:rPr>
          <w:i/>
          <w:iCs/>
        </w:rPr>
        <w:t xml:space="preserve">Please use additional sheets as needed </w:t>
      </w:r>
      <w:r w:rsidR="006757F2">
        <w:rPr>
          <w:i/>
          <w:iCs/>
        </w:rPr>
        <w:t>to report all known DBEs on a project</w:t>
      </w:r>
    </w:p>
    <w:sectPr w:rsidR="009B2520" w:rsidRPr="00312D73" w:rsidSect="001C223E">
      <w:footerReference w:type="default" r:id="rId10"/>
      <w:pgSz w:w="12240" w:h="15840"/>
      <w:pgMar w:top="720" w:right="1440" w:bottom="1152" w:left="1440" w:header="720" w:footer="720" w:gutter="0"/>
      <w:cols w:space="720"/>
      <w:docGrid w:linePitch="360"/>
      <w:sectPrChange w:id="19" w:author="Joshua Olund" w:date="2024-09-11T13:01:00Z">
        <w:sectPr w:rsidR="009B2520" w:rsidRPr="00312D73" w:rsidSect="001C223E">
          <w:pgMar w:top="720" w:right="720" w:bottom="720" w:left="720" w:header="720" w:footer="72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9EAA" w14:textId="77777777" w:rsidR="00FD340C" w:rsidRDefault="00FD340C" w:rsidP="001C223E">
      <w:pPr>
        <w:spacing w:after="0" w:line="240" w:lineRule="auto"/>
      </w:pPr>
      <w:r>
        <w:separator/>
      </w:r>
    </w:p>
  </w:endnote>
  <w:endnote w:type="continuationSeparator" w:id="0">
    <w:p w14:paraId="094B7F2D" w14:textId="77777777" w:rsidR="00FD340C" w:rsidRDefault="00FD340C" w:rsidP="001C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C531" w14:textId="316B77F4" w:rsidR="001C223E" w:rsidRPr="00C3265D" w:rsidRDefault="001C223E" w:rsidP="001C223E">
    <w:pPr>
      <w:pStyle w:val="Footer"/>
      <w:jc w:val="right"/>
      <w:rPr>
        <w:ins w:id="17" w:author="Joshua Olund" w:date="2024-09-11T13:01:00Z"/>
        <w:color w:val="9BBB59"/>
        <w:sz w:val="20"/>
        <w:szCs w:val="20"/>
      </w:rPr>
    </w:pPr>
    <w:ins w:id="18" w:author="Joshua Olund" w:date="2024-09-11T13:01:00Z">
      <w:r w:rsidRPr="00877313">
        <w:t xml:space="preserve">Appendix B                                                            Form </w:t>
      </w:r>
      <w:r>
        <w:t>E</w:t>
      </w:r>
      <w:r>
        <w:t>2</w:t>
      </w:r>
      <w:r w:rsidRPr="00397B48">
        <w:rPr>
          <w:sz w:val="20"/>
          <w:szCs w:val="20"/>
        </w:rPr>
        <w:tab/>
      </w:r>
      <w:r w:rsidRPr="00B54129">
        <w:rPr>
          <w:sz w:val="20"/>
          <w:szCs w:val="20"/>
        </w:rPr>
        <w:t>September 18, 2024</w:t>
      </w:r>
    </w:ins>
  </w:p>
  <w:p w14:paraId="55173932" w14:textId="77777777" w:rsidR="001C223E" w:rsidRDefault="001C2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9593" w14:textId="77777777" w:rsidR="00FD340C" w:rsidRDefault="00FD340C" w:rsidP="001C223E">
      <w:pPr>
        <w:spacing w:after="0" w:line="240" w:lineRule="auto"/>
      </w:pPr>
      <w:r>
        <w:separator/>
      </w:r>
    </w:p>
  </w:footnote>
  <w:footnote w:type="continuationSeparator" w:id="0">
    <w:p w14:paraId="74C16869" w14:textId="77777777" w:rsidR="00FD340C" w:rsidRDefault="00FD340C" w:rsidP="001C2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36F37"/>
    <w:multiLevelType w:val="hybridMultilevel"/>
    <w:tmpl w:val="87D6A414"/>
    <w:lvl w:ilvl="0" w:tplc="94E248BA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B8736B3"/>
    <w:multiLevelType w:val="hybridMultilevel"/>
    <w:tmpl w:val="47421A14"/>
    <w:lvl w:ilvl="0" w:tplc="32C4F5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621537">
    <w:abstractNumId w:val="0"/>
  </w:num>
  <w:num w:numId="2" w16cid:durableId="63630230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hua Olund">
    <w15:presenceInfo w15:providerId="AD" w15:userId="S::jolund@hntb.com::676aea6e-9acd-430a-b280-4ccdc64bae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B7"/>
    <w:rsid w:val="000F17B7"/>
    <w:rsid w:val="0010165D"/>
    <w:rsid w:val="001C223E"/>
    <w:rsid w:val="001C77E6"/>
    <w:rsid w:val="00312D73"/>
    <w:rsid w:val="00387344"/>
    <w:rsid w:val="004802E4"/>
    <w:rsid w:val="00556078"/>
    <w:rsid w:val="006757F2"/>
    <w:rsid w:val="006B6C4E"/>
    <w:rsid w:val="0093085C"/>
    <w:rsid w:val="009B2520"/>
    <w:rsid w:val="00CB4508"/>
    <w:rsid w:val="00DD12B4"/>
    <w:rsid w:val="00F26A76"/>
    <w:rsid w:val="00F94079"/>
    <w:rsid w:val="00FD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9400"/>
  <w15:chartTrackingRefBased/>
  <w15:docId w15:val="{AC443EEF-FEDB-4EE0-A063-8A8DDB5E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1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7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7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7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7B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7B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7B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7B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1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7B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7B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7B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7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7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7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7B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17B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17B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17B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17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1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17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7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17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1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17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17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F1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016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C2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23E"/>
  </w:style>
  <w:style w:type="paragraph" w:styleId="Footer">
    <w:name w:val="footer"/>
    <w:basedOn w:val="Normal"/>
    <w:link w:val="FooterChar"/>
    <w:uiPriority w:val="99"/>
    <w:unhideWhenUsed/>
    <w:rsid w:val="001C2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32EA656EAD044F8A3C5D773D853574" ma:contentTypeVersion="13" ma:contentTypeDescription="Create a new document." ma:contentTypeScope="" ma:versionID="e1135730215ed2ddf5563968bbc8b261">
  <xsd:schema xmlns:xsd="http://www.w3.org/2001/XMLSchema" xmlns:xs="http://www.w3.org/2001/XMLSchema" xmlns:p="http://schemas.microsoft.com/office/2006/metadata/properties" xmlns:ns2="5240d317-39eb-41a8-80d0-bb1660ec91c1" xmlns:ns3="9521b78b-90ed-4ebe-b916-a19399d4f5d1" targetNamespace="http://schemas.microsoft.com/office/2006/metadata/properties" ma:root="true" ma:fieldsID="7c604dda6685bb2f8477e6d8ca2023ec" ns2:_="" ns3:_="">
    <xsd:import namespace="5240d317-39eb-41a8-80d0-bb1660ec91c1"/>
    <xsd:import namespace="9521b78b-90ed-4ebe-b916-a19399d4f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0d317-39eb-41a8-80d0-bb1660ec9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1b78b-90ed-4ebe-b916-a19399d4f5d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bcc53af-da85-4db0-96d6-3df25cb6f97d}" ma:internalName="TaxCatchAll" ma:showField="CatchAllData" ma:web="9521b78b-90ed-4ebe-b916-a19399d4f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1b78b-90ed-4ebe-b916-a19399d4f5d1" xsi:nil="true"/>
    <lcf76f155ced4ddcb4097134ff3c332f xmlns="5240d317-39eb-41a8-80d0-bb1660ec91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CB7EFB-DA00-4E08-93C4-7E615DCD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CFCB8E-3406-417B-A03E-55A6E776A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40d317-39eb-41a8-80d0-bb1660ec91c1"/>
    <ds:schemaRef ds:uri="9521b78b-90ed-4ebe-b916-a19399d4f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A326E3-47D2-4F9C-AE17-DE44DD6A3E50}">
  <ds:schemaRefs>
    <ds:schemaRef ds:uri="http://schemas.microsoft.com/office/2006/metadata/properties"/>
    <ds:schemaRef ds:uri="http://schemas.microsoft.com/office/infopath/2007/PartnerControls"/>
    <ds:schemaRef ds:uri="9521b78b-90ed-4ebe-b916-a19399d4f5d1"/>
    <ds:schemaRef ds:uri="5240d317-39eb-41a8-80d0-bb1660ec91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Bryant, Mary</dc:creator>
  <cp:keywords/>
  <dc:description/>
  <cp:lastModifiedBy>Joshua Olund</cp:lastModifiedBy>
  <cp:revision>11</cp:revision>
  <dcterms:created xsi:type="dcterms:W3CDTF">2024-09-05T15:29:00Z</dcterms:created>
  <dcterms:modified xsi:type="dcterms:W3CDTF">2024-09-11T17:02:00Z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0x010100AD32EA656EAD044F8A3C5D773D853574</vt:lpwstr>
  </property>
  <property fmtid="{D5CDD505-2E9C-101B-9397-08002B2CF9AE}" pid="3" name="MediaServiceImageTags">
    <vt:lpwstr/>
  </property>
</Properties>
</file>